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</w:t>
            </w:r>
            <w:proofErr w:type="gram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automation</w:t>
            </w:r>
            <w:proofErr w:type="gram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8147B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TP/_layouts/15/DocIdRedir.aspx?ID=PVIS-762923564-186</Url>
      <Description>PVIS-762923564-186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PVIS-762923564-186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500687-AA33-4AEA-BF83-9C567454313E}"/>
</file>

<file path=customXml/itemProps3.xml><?xml version="1.0" encoding="utf-8"?>
<ds:datastoreItem xmlns:ds="http://schemas.openxmlformats.org/officeDocument/2006/customXml" ds:itemID="{1CDE84D6-CECD-47E8-BDD7-195A811811D1}"/>
</file>

<file path=customXml/itemProps4.xml><?xml version="1.0" encoding="utf-8"?>
<ds:datastoreItem xmlns:ds="http://schemas.openxmlformats.org/officeDocument/2006/customXml" ds:itemID="{D3D1D748-D9A2-4D44-9274-41BF772E7529}"/>
</file>

<file path=customXml/itemProps5.xml><?xml version="1.0" encoding="utf-8"?>
<ds:datastoreItem xmlns:ds="http://schemas.openxmlformats.org/officeDocument/2006/customXml" ds:itemID="{5212AA3C-561E-412B-B84A-0E50575E81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10a1727a-bf64-44f0-9e08-d3627fcbf828</vt:lpwstr>
  </property>
</Properties>
</file>